
<file path=[Content_Types].xml><?xml version="1.0" encoding="utf-8"?>
<Types xmlns="http://schemas.openxmlformats.org/package/2006/content-types">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Override PartName="/word/styles.xml" ContentType="application/vnd.openxmlformats-officedocument.wordprocessingml.styles+xml"/>
  <Override PartName="/word/webSettings.xml" ContentType="application/vnd.openxmlformats-officedocument.wordprocessingml.webSettings+xml"/>
  <Override PartName="/word/header1.xml" ContentType="application/vnd.openxmlformats-officedocument.wordprocessingml.header+xml"/>
  <Override PartName="/word/numbering.xml" ContentType="application/vnd.openxmlformats-officedocument.wordprocessingml.numbering+xml"/>
  <Override PartName="/word/theme/theme1.xml" ContentType="application/vnd.openxmlformats-officedocument.theme+xml"/>
  <Default Extension="jpeg" ContentType="image/jpeg"/>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D410A" w:rsidRDefault="009A1FA1" w:rsidP="009D7C83">
      <w:pPr>
        <w:jc w:val="center"/>
        <w:rPr>
          <w:rFonts w:ascii="Times" w:hAnsi="Times"/>
          <w:color w:val="000000"/>
          <w:szCs w:val="20"/>
        </w:rPr>
      </w:pPr>
      <w:r>
        <w:rPr>
          <w:rFonts w:ascii="Times" w:hAnsi="Times"/>
          <w:b/>
          <w:color w:val="000000"/>
          <w:sz w:val="32"/>
          <w:szCs w:val="20"/>
          <w:u w:val="single"/>
        </w:rPr>
        <w:t>Curricular Assessment</w:t>
      </w:r>
      <w:r w:rsidR="007C74F8">
        <w:rPr>
          <w:rFonts w:ascii="Times" w:hAnsi="Times"/>
          <w:b/>
          <w:color w:val="000000"/>
          <w:sz w:val="32"/>
          <w:szCs w:val="20"/>
          <w:u w:val="single"/>
        </w:rPr>
        <w:t>-Draft</w:t>
      </w:r>
    </w:p>
    <w:tbl>
      <w:tblPr>
        <w:tblStyle w:val="TableGrid"/>
        <w:tblW w:w="10266" w:type="dxa"/>
        <w:tblLook w:val="00BF"/>
      </w:tblPr>
      <w:tblGrid>
        <w:gridCol w:w="5133"/>
        <w:gridCol w:w="5133"/>
      </w:tblGrid>
      <w:tr w:rsidR="008D410A">
        <w:trPr>
          <w:trHeight w:val="286"/>
        </w:trPr>
        <w:tc>
          <w:tcPr>
            <w:tcW w:w="5133" w:type="dxa"/>
            <w:shd w:val="solid" w:color="A6A6A6" w:themeColor="background1" w:themeShade="A6" w:fill="auto"/>
          </w:tcPr>
          <w:p w:rsidR="008D410A" w:rsidRPr="00305572" w:rsidRDefault="0086145C" w:rsidP="008D410A">
            <w:pPr>
              <w:rPr>
                <w:rFonts w:ascii="Times" w:hAnsi="Times"/>
                <w:b/>
                <w:szCs w:val="20"/>
              </w:rPr>
            </w:pPr>
            <w:r>
              <w:rPr>
                <w:rFonts w:ascii="Times" w:hAnsi="Times"/>
                <w:b/>
                <w:szCs w:val="20"/>
              </w:rPr>
              <w:t>The students w</w:t>
            </w:r>
            <w:r w:rsidR="00305572">
              <w:rPr>
                <w:rFonts w:ascii="Times" w:hAnsi="Times"/>
                <w:b/>
                <w:szCs w:val="20"/>
              </w:rPr>
              <w:t>ill</w:t>
            </w:r>
            <w:r>
              <w:rPr>
                <w:rFonts w:ascii="Times" w:hAnsi="Times"/>
                <w:b/>
                <w:szCs w:val="20"/>
              </w:rPr>
              <w:t xml:space="preserve"> know:</w:t>
            </w:r>
          </w:p>
        </w:tc>
        <w:tc>
          <w:tcPr>
            <w:tcW w:w="5133" w:type="dxa"/>
            <w:shd w:val="solid" w:color="A6A6A6" w:themeColor="background1" w:themeShade="A6" w:fill="auto"/>
          </w:tcPr>
          <w:p w:rsidR="008D410A" w:rsidRPr="00305572" w:rsidRDefault="00305572" w:rsidP="008D410A">
            <w:pPr>
              <w:rPr>
                <w:rFonts w:ascii="Times" w:hAnsi="Times"/>
                <w:b/>
                <w:szCs w:val="20"/>
              </w:rPr>
            </w:pPr>
            <w:r>
              <w:rPr>
                <w:rFonts w:ascii="Times" w:hAnsi="Times"/>
                <w:b/>
                <w:szCs w:val="20"/>
              </w:rPr>
              <w:t>Possible Responses:</w:t>
            </w:r>
          </w:p>
        </w:tc>
      </w:tr>
      <w:tr w:rsidR="008D410A">
        <w:trPr>
          <w:trHeight w:val="1133"/>
        </w:trPr>
        <w:tc>
          <w:tcPr>
            <w:tcW w:w="5133" w:type="dxa"/>
          </w:tcPr>
          <w:p w:rsidR="008D410A" w:rsidRDefault="00305572" w:rsidP="008D410A">
            <w:pPr>
              <w:rPr>
                <w:rFonts w:ascii="Times" w:hAnsi="Times"/>
                <w:szCs w:val="20"/>
              </w:rPr>
            </w:pPr>
            <w:r w:rsidRPr="00BB389C">
              <w:rPr>
                <w:rFonts w:ascii="Times" w:hAnsi="Times"/>
                <w:color w:val="000000"/>
                <w:szCs w:val="20"/>
              </w:rPr>
              <w:t xml:space="preserve">List the types of folk music and their correlating cultures that have been discussed. </w:t>
            </w:r>
          </w:p>
        </w:tc>
        <w:tc>
          <w:tcPr>
            <w:tcW w:w="5133" w:type="dxa"/>
          </w:tcPr>
          <w:p w:rsidR="008D410A" w:rsidRDefault="00305572" w:rsidP="008D410A">
            <w:pPr>
              <w:rPr>
                <w:rFonts w:ascii="Times" w:hAnsi="Times"/>
                <w:szCs w:val="20"/>
              </w:rPr>
            </w:pPr>
            <w:r w:rsidRPr="00BB389C">
              <w:rPr>
                <w:rFonts w:ascii="Times" w:hAnsi="Times"/>
                <w:color w:val="000000"/>
                <w:szCs w:val="20"/>
              </w:rPr>
              <w:t>Sea Shanties-sailors. Appalachian music-mountain life, Spirituals-African American, Hawaiian music, Hawaiian culture, Civil War songs, fighting</w:t>
            </w:r>
          </w:p>
        </w:tc>
      </w:tr>
      <w:tr w:rsidR="008D410A">
        <w:trPr>
          <w:trHeight w:val="847"/>
        </w:trPr>
        <w:tc>
          <w:tcPr>
            <w:tcW w:w="5133" w:type="dxa"/>
          </w:tcPr>
          <w:p w:rsidR="008D410A" w:rsidRDefault="00305572" w:rsidP="008D410A">
            <w:pPr>
              <w:rPr>
                <w:rFonts w:ascii="Times" w:hAnsi="Times"/>
                <w:szCs w:val="20"/>
              </w:rPr>
            </w:pPr>
            <w:r w:rsidRPr="00BB389C">
              <w:rPr>
                <w:rFonts w:ascii="Times" w:hAnsi="Times"/>
                <w:color w:val="000000"/>
                <w:szCs w:val="20"/>
              </w:rPr>
              <w:t xml:space="preserve">List the ways their folk music was used </w:t>
            </w:r>
          </w:p>
        </w:tc>
        <w:tc>
          <w:tcPr>
            <w:tcW w:w="5133" w:type="dxa"/>
          </w:tcPr>
          <w:p w:rsidR="008D410A" w:rsidRDefault="00305572" w:rsidP="008D410A">
            <w:pPr>
              <w:rPr>
                <w:rFonts w:ascii="Times" w:hAnsi="Times"/>
                <w:szCs w:val="20"/>
              </w:rPr>
            </w:pPr>
            <w:proofErr w:type="gramStart"/>
            <w:r w:rsidRPr="00BB389C">
              <w:rPr>
                <w:rFonts w:ascii="Times" w:hAnsi="Times"/>
                <w:color w:val="000000"/>
                <w:szCs w:val="20"/>
              </w:rPr>
              <w:t>work</w:t>
            </w:r>
            <w:proofErr w:type="gramEnd"/>
            <w:r w:rsidRPr="00BB389C">
              <w:rPr>
                <w:rFonts w:ascii="Times" w:hAnsi="Times"/>
                <w:color w:val="000000"/>
                <w:szCs w:val="20"/>
              </w:rPr>
              <w:t>/pulling and heaving, entertainment, to teach lessons/tell stories, to support a side, to tell someone something in secret</w:t>
            </w:r>
          </w:p>
        </w:tc>
      </w:tr>
      <w:tr w:rsidR="008D410A">
        <w:trPr>
          <w:trHeight w:val="572"/>
        </w:trPr>
        <w:tc>
          <w:tcPr>
            <w:tcW w:w="5133" w:type="dxa"/>
          </w:tcPr>
          <w:p w:rsidR="008D410A" w:rsidRDefault="00305572" w:rsidP="008D410A">
            <w:pPr>
              <w:rPr>
                <w:rFonts w:ascii="Times" w:hAnsi="Times"/>
                <w:szCs w:val="20"/>
              </w:rPr>
            </w:pPr>
            <w:r w:rsidRPr="00BB389C">
              <w:rPr>
                <w:rFonts w:ascii="Times" w:hAnsi="Times"/>
                <w:color w:val="000000"/>
                <w:szCs w:val="20"/>
              </w:rPr>
              <w:t xml:space="preserve">"What elements of their culture influenced their folk music? </w:t>
            </w:r>
          </w:p>
        </w:tc>
        <w:tc>
          <w:tcPr>
            <w:tcW w:w="5133" w:type="dxa"/>
          </w:tcPr>
          <w:p w:rsidR="008D410A" w:rsidRDefault="00305572" w:rsidP="008D410A">
            <w:pPr>
              <w:rPr>
                <w:rFonts w:ascii="Times" w:hAnsi="Times"/>
                <w:szCs w:val="20"/>
              </w:rPr>
            </w:pPr>
            <w:proofErr w:type="gramStart"/>
            <w:r w:rsidRPr="00BB389C">
              <w:rPr>
                <w:rFonts w:ascii="Times" w:hAnsi="Times"/>
                <w:color w:val="000000"/>
                <w:szCs w:val="20"/>
              </w:rPr>
              <w:t>war</w:t>
            </w:r>
            <w:proofErr w:type="gramEnd"/>
            <w:r w:rsidRPr="00BB389C">
              <w:rPr>
                <w:rFonts w:ascii="Times" w:hAnsi="Times"/>
                <w:color w:val="000000"/>
                <w:szCs w:val="20"/>
              </w:rPr>
              <w:t>, religion, entertainment dance</w:t>
            </w:r>
          </w:p>
        </w:tc>
      </w:tr>
      <w:tr w:rsidR="008D410A">
        <w:trPr>
          <w:trHeight w:val="572"/>
        </w:trPr>
        <w:tc>
          <w:tcPr>
            <w:tcW w:w="5133" w:type="dxa"/>
          </w:tcPr>
          <w:p w:rsidR="008D410A" w:rsidRDefault="00305572" w:rsidP="008D410A">
            <w:pPr>
              <w:rPr>
                <w:rFonts w:ascii="Times" w:hAnsi="Times"/>
                <w:szCs w:val="20"/>
              </w:rPr>
            </w:pPr>
            <w:r w:rsidRPr="00BB389C">
              <w:rPr>
                <w:rFonts w:ascii="Times" w:hAnsi="Times"/>
                <w:color w:val="000000"/>
                <w:szCs w:val="20"/>
              </w:rPr>
              <w:t xml:space="preserve">What </w:t>
            </w:r>
            <w:r>
              <w:rPr>
                <w:rFonts w:ascii="Times" w:hAnsi="Times"/>
                <w:color w:val="000000"/>
                <w:szCs w:val="20"/>
              </w:rPr>
              <w:t xml:space="preserve">do </w:t>
            </w:r>
            <w:r w:rsidRPr="00BB389C">
              <w:rPr>
                <w:rFonts w:ascii="Times" w:hAnsi="Times"/>
                <w:color w:val="000000"/>
                <w:szCs w:val="20"/>
              </w:rPr>
              <w:t>the lyri</w:t>
            </w:r>
            <w:r>
              <w:rPr>
                <w:rFonts w:ascii="Times" w:hAnsi="Times"/>
                <w:color w:val="000000"/>
                <w:szCs w:val="20"/>
              </w:rPr>
              <w:t>cs say?</w:t>
            </w:r>
          </w:p>
        </w:tc>
        <w:tc>
          <w:tcPr>
            <w:tcW w:w="5133" w:type="dxa"/>
          </w:tcPr>
          <w:p w:rsidR="008D410A" w:rsidRDefault="00305572" w:rsidP="008D410A">
            <w:pPr>
              <w:rPr>
                <w:rFonts w:ascii="Times" w:hAnsi="Times"/>
                <w:szCs w:val="20"/>
              </w:rPr>
            </w:pPr>
            <w:proofErr w:type="gramStart"/>
            <w:r w:rsidRPr="00BB389C">
              <w:rPr>
                <w:rFonts w:ascii="Times" w:hAnsi="Times"/>
                <w:color w:val="000000"/>
                <w:szCs w:val="20"/>
              </w:rPr>
              <w:t>tell</w:t>
            </w:r>
            <w:proofErr w:type="gramEnd"/>
            <w:r w:rsidRPr="00BB389C">
              <w:rPr>
                <w:rFonts w:ascii="Times" w:hAnsi="Times"/>
                <w:color w:val="000000"/>
                <w:szCs w:val="20"/>
              </w:rPr>
              <w:t xml:space="preserve"> stories, explaining troubles, express religion, fight for a cause</w:t>
            </w:r>
          </w:p>
        </w:tc>
      </w:tr>
      <w:tr w:rsidR="008D410A">
        <w:trPr>
          <w:trHeight w:val="1133"/>
        </w:trPr>
        <w:tc>
          <w:tcPr>
            <w:tcW w:w="5133" w:type="dxa"/>
          </w:tcPr>
          <w:p w:rsidR="008D410A" w:rsidRDefault="00305572" w:rsidP="008D410A">
            <w:pPr>
              <w:rPr>
                <w:rFonts w:ascii="Times" w:hAnsi="Times"/>
                <w:szCs w:val="20"/>
              </w:rPr>
            </w:pPr>
            <w:r w:rsidRPr="00BB389C">
              <w:rPr>
                <w:rFonts w:ascii="Times" w:hAnsi="Times"/>
                <w:color w:val="000000"/>
                <w:szCs w:val="20"/>
              </w:rPr>
              <w:t>What instruments are use</w:t>
            </w:r>
            <w:r>
              <w:rPr>
                <w:rFonts w:ascii="Times" w:hAnsi="Times"/>
                <w:color w:val="000000"/>
                <w:szCs w:val="20"/>
              </w:rPr>
              <w:t>d for particular types of songs?</w:t>
            </w:r>
            <w:r w:rsidRPr="00BB389C">
              <w:rPr>
                <w:rFonts w:ascii="Times" w:hAnsi="Times"/>
                <w:color w:val="000000"/>
                <w:szCs w:val="20"/>
              </w:rPr>
              <w:t xml:space="preserve"> </w:t>
            </w:r>
          </w:p>
        </w:tc>
        <w:tc>
          <w:tcPr>
            <w:tcW w:w="5133" w:type="dxa"/>
          </w:tcPr>
          <w:p w:rsidR="008D410A" w:rsidRDefault="00305572" w:rsidP="008D410A">
            <w:pPr>
              <w:rPr>
                <w:rFonts w:ascii="Times" w:hAnsi="Times"/>
                <w:szCs w:val="20"/>
              </w:rPr>
            </w:pPr>
            <w:r w:rsidRPr="00BB389C">
              <w:rPr>
                <w:rFonts w:ascii="Times" w:hAnsi="Times"/>
                <w:color w:val="000000"/>
                <w:szCs w:val="20"/>
              </w:rPr>
              <w:t>Appalachian-guitar, fiddle, banjo, wash-bin bass, Spirituals-voices only, Sea Shanties-voices only, Civil War songs-drum, penny whistle, Hawaiian music-drums, shells</w:t>
            </w:r>
          </w:p>
        </w:tc>
      </w:tr>
    </w:tbl>
    <w:p w:rsidR="00074781" w:rsidRDefault="00074781" w:rsidP="008B428D">
      <w:pPr>
        <w:spacing w:beforeLines="1" w:afterLines="1"/>
        <w:rPr>
          <w:rFonts w:ascii="Times" w:hAnsi="Times"/>
          <w:color w:val="000000"/>
          <w:szCs w:val="20"/>
        </w:rPr>
      </w:pPr>
    </w:p>
    <w:p w:rsidR="00074781" w:rsidRDefault="00074781" w:rsidP="008B428D">
      <w:pPr>
        <w:spacing w:beforeLines="1" w:afterLines="1"/>
        <w:rPr>
          <w:rFonts w:ascii="Times" w:hAnsi="Times"/>
          <w:color w:val="000000"/>
          <w:szCs w:val="20"/>
        </w:rPr>
      </w:pPr>
      <w:ins w:id="0" w:author="Gayle Thieman" w:date="2010-08-11T22:56:00Z">
        <w:r>
          <w:rPr>
            <w:rFonts w:ascii="Times" w:hAnsi="Times"/>
            <w:color w:val="000000"/>
            <w:szCs w:val="20"/>
          </w:rPr>
          <w:t xml:space="preserve">How will you be able to individually assess student knowledge of the concepts listed above?  </w:t>
        </w:r>
      </w:ins>
      <w:ins w:id="1" w:author="Gayle Thieman" w:date="2010-08-11T22:57:00Z">
        <w:r>
          <w:rPr>
            <w:rFonts w:ascii="Times" w:hAnsi="Times"/>
            <w:color w:val="000000"/>
            <w:szCs w:val="20"/>
          </w:rPr>
          <w:t xml:space="preserve"> What assessment technique are you using? </w:t>
        </w:r>
      </w:ins>
    </w:p>
    <w:p w:rsidR="0086145C" w:rsidRDefault="0086145C" w:rsidP="008B428D">
      <w:pPr>
        <w:numPr>
          <w:ins w:id="2" w:author="Gayle Thieman" w:date="2010-08-11T22:58:00Z"/>
        </w:numPr>
        <w:spacing w:beforeLines="1" w:afterLines="1"/>
        <w:rPr>
          <w:ins w:id="3" w:author="Gayle Thieman" w:date="2010-08-11T22:58:00Z"/>
          <w:rFonts w:ascii="Times" w:hAnsi="Times"/>
          <w:color w:val="000000"/>
          <w:szCs w:val="20"/>
        </w:rPr>
      </w:pPr>
    </w:p>
    <w:p w:rsidR="00074781" w:rsidRDefault="00074781" w:rsidP="008B428D">
      <w:pPr>
        <w:spacing w:beforeLines="1" w:afterLines="1"/>
        <w:rPr>
          <w:rFonts w:ascii="Times" w:hAnsi="Times"/>
          <w:color w:val="000000"/>
          <w:szCs w:val="20"/>
        </w:rPr>
      </w:pPr>
      <w:ins w:id="4" w:author="Gayle Thieman" w:date="2010-08-11T22:58:00Z">
        <w:r>
          <w:rPr>
            <w:rFonts w:ascii="Times" w:hAnsi="Times"/>
            <w:color w:val="000000"/>
            <w:szCs w:val="20"/>
          </w:rPr>
          <w:t xml:space="preserve">The creation of a class folk song is a clever idea for a small group assessment. </w:t>
        </w:r>
      </w:ins>
      <w:ins w:id="5" w:author="Gayle Thieman" w:date="2010-08-11T22:59:00Z">
        <w:r>
          <w:rPr>
            <w:rFonts w:ascii="Times" w:hAnsi="Times"/>
            <w:color w:val="000000"/>
            <w:szCs w:val="20"/>
          </w:rPr>
          <w:t xml:space="preserve">  I appreciate how you connected student content knowledge or skill with examples of what students would say, write, or do.</w:t>
        </w:r>
      </w:ins>
    </w:p>
    <w:tbl>
      <w:tblPr>
        <w:tblStyle w:val="TableGrid"/>
        <w:tblW w:w="10268" w:type="dxa"/>
        <w:tblLook w:val="00BF"/>
      </w:tblPr>
      <w:tblGrid>
        <w:gridCol w:w="5134"/>
        <w:gridCol w:w="5134"/>
      </w:tblGrid>
      <w:tr w:rsidR="0086145C">
        <w:trPr>
          <w:trHeight w:val="294"/>
        </w:trPr>
        <w:tc>
          <w:tcPr>
            <w:tcW w:w="5134" w:type="dxa"/>
            <w:shd w:val="solid" w:color="A6A6A6" w:themeColor="background1" w:themeShade="A6" w:fill="auto"/>
          </w:tcPr>
          <w:p w:rsidR="0086145C" w:rsidRPr="0086145C" w:rsidRDefault="0048746D" w:rsidP="008B428D">
            <w:pPr>
              <w:spacing w:beforeLines="1" w:afterLines="1"/>
              <w:rPr>
                <w:rFonts w:ascii="Times" w:hAnsi="Times"/>
                <w:b/>
                <w:color w:val="000000"/>
                <w:szCs w:val="20"/>
              </w:rPr>
            </w:pPr>
            <w:r>
              <w:rPr>
                <w:rFonts w:ascii="Times" w:hAnsi="Times"/>
                <w:b/>
                <w:color w:val="000000"/>
                <w:szCs w:val="20"/>
              </w:rPr>
              <w:t>The s</w:t>
            </w:r>
            <w:r w:rsidR="0086145C">
              <w:rPr>
                <w:rFonts w:ascii="Times" w:hAnsi="Times"/>
                <w:b/>
                <w:color w:val="000000"/>
                <w:szCs w:val="20"/>
              </w:rPr>
              <w:t>tudent will do:</w:t>
            </w:r>
          </w:p>
        </w:tc>
        <w:tc>
          <w:tcPr>
            <w:tcW w:w="5134" w:type="dxa"/>
            <w:shd w:val="solid" w:color="A6A6A6" w:themeColor="background1" w:themeShade="A6" w:fill="auto"/>
          </w:tcPr>
          <w:p w:rsidR="0086145C" w:rsidRPr="0086145C" w:rsidRDefault="0086145C" w:rsidP="008B428D">
            <w:pPr>
              <w:spacing w:beforeLines="1" w:afterLines="1"/>
              <w:rPr>
                <w:rFonts w:ascii="Times" w:hAnsi="Times"/>
                <w:b/>
                <w:color w:val="000000"/>
                <w:szCs w:val="20"/>
              </w:rPr>
            </w:pPr>
            <w:r>
              <w:rPr>
                <w:rFonts w:ascii="Times" w:hAnsi="Times"/>
                <w:b/>
                <w:color w:val="000000"/>
                <w:szCs w:val="20"/>
              </w:rPr>
              <w:t>Examples</w:t>
            </w:r>
          </w:p>
        </w:tc>
      </w:tr>
      <w:tr w:rsidR="0086145C">
        <w:trPr>
          <w:trHeight w:val="883"/>
        </w:trPr>
        <w:tc>
          <w:tcPr>
            <w:tcW w:w="5134" w:type="dxa"/>
          </w:tcPr>
          <w:p w:rsidR="0086145C" w:rsidRDefault="0086145C" w:rsidP="008B428D">
            <w:pPr>
              <w:spacing w:beforeLines="1" w:afterLines="1"/>
              <w:rPr>
                <w:rFonts w:ascii="Times" w:hAnsi="Times"/>
                <w:color w:val="000000"/>
                <w:szCs w:val="20"/>
              </w:rPr>
            </w:pPr>
            <w:r w:rsidRPr="00BB389C">
              <w:rPr>
                <w:rFonts w:ascii="Times" w:hAnsi="Times"/>
                <w:color w:val="000000"/>
                <w:szCs w:val="20"/>
              </w:rPr>
              <w:t xml:space="preserve">Discuss in small groups what the culture of their school is. </w:t>
            </w:r>
          </w:p>
        </w:tc>
        <w:tc>
          <w:tcPr>
            <w:tcW w:w="5134" w:type="dxa"/>
          </w:tcPr>
          <w:p w:rsidR="0086145C" w:rsidRDefault="0086145C" w:rsidP="008B428D">
            <w:pPr>
              <w:spacing w:beforeLines="1" w:afterLines="1"/>
              <w:rPr>
                <w:rFonts w:ascii="Times" w:hAnsi="Times"/>
                <w:color w:val="000000"/>
                <w:szCs w:val="20"/>
              </w:rPr>
            </w:pPr>
            <w:r>
              <w:rPr>
                <w:rFonts w:ascii="Times" w:hAnsi="Times"/>
                <w:color w:val="000000"/>
                <w:szCs w:val="20"/>
              </w:rPr>
              <w:t>T</w:t>
            </w:r>
            <w:r w:rsidRPr="00BB389C">
              <w:rPr>
                <w:rFonts w:ascii="Times" w:hAnsi="Times"/>
                <w:color w:val="000000"/>
                <w:szCs w:val="20"/>
              </w:rPr>
              <w:t>he students would discuss: The cafeteria, school flag, sports/drama teams, school colors, mascot, etc…</w:t>
            </w:r>
          </w:p>
        </w:tc>
      </w:tr>
      <w:tr w:rsidR="0086145C">
        <w:trPr>
          <w:trHeight w:val="1765"/>
        </w:trPr>
        <w:tc>
          <w:tcPr>
            <w:tcW w:w="5134" w:type="dxa"/>
          </w:tcPr>
          <w:p w:rsidR="0086145C" w:rsidRDefault="0086145C" w:rsidP="008B428D">
            <w:pPr>
              <w:spacing w:beforeLines="1" w:afterLines="1"/>
              <w:rPr>
                <w:rFonts w:ascii="Times" w:hAnsi="Times"/>
                <w:color w:val="000000"/>
                <w:szCs w:val="20"/>
              </w:rPr>
            </w:pPr>
            <w:r w:rsidRPr="00BB389C">
              <w:rPr>
                <w:rFonts w:ascii="Times" w:hAnsi="Times"/>
                <w:color w:val="000000"/>
                <w:szCs w:val="20"/>
              </w:rPr>
              <w:t>Students (in small group, 4-5 people) write about their cultural element, following prompting questions</w:t>
            </w:r>
          </w:p>
        </w:tc>
        <w:tc>
          <w:tcPr>
            <w:tcW w:w="5134" w:type="dxa"/>
          </w:tcPr>
          <w:p w:rsidR="0086145C" w:rsidRPr="00BB389C" w:rsidRDefault="0086145C" w:rsidP="008B428D">
            <w:pPr>
              <w:spacing w:beforeLines="1" w:afterLines="1"/>
              <w:rPr>
                <w:rFonts w:ascii="Times" w:hAnsi="Times"/>
                <w:color w:val="000000"/>
                <w:szCs w:val="20"/>
              </w:rPr>
            </w:pPr>
            <w:r w:rsidRPr="00BB389C">
              <w:rPr>
                <w:rFonts w:ascii="Times" w:hAnsi="Times"/>
                <w:color w:val="000000"/>
                <w:szCs w:val="20"/>
              </w:rPr>
              <w:t>(Ex: Lunch) What do you like about it (pizza), What do you dislike (peas), What makes it special (sit with friends), When does it happen (every day), Where does it happen (lunch room)</w:t>
            </w:r>
          </w:p>
          <w:p w:rsidR="0086145C" w:rsidRDefault="0086145C" w:rsidP="008B428D">
            <w:pPr>
              <w:spacing w:beforeLines="1" w:afterLines="1"/>
              <w:rPr>
                <w:rFonts w:ascii="Times" w:hAnsi="Times"/>
                <w:color w:val="000000"/>
                <w:szCs w:val="20"/>
              </w:rPr>
            </w:pPr>
          </w:p>
        </w:tc>
      </w:tr>
      <w:tr w:rsidR="0086145C">
        <w:trPr>
          <w:trHeight w:val="871"/>
        </w:trPr>
        <w:tc>
          <w:tcPr>
            <w:tcW w:w="5134" w:type="dxa"/>
          </w:tcPr>
          <w:p w:rsidR="0086145C" w:rsidRDefault="0086145C" w:rsidP="008B428D">
            <w:pPr>
              <w:spacing w:beforeLines="1" w:afterLines="1"/>
              <w:rPr>
                <w:rFonts w:ascii="Times" w:hAnsi="Times"/>
                <w:color w:val="000000"/>
                <w:szCs w:val="20"/>
              </w:rPr>
            </w:pPr>
            <w:r w:rsidRPr="0086145C">
              <w:rPr>
                <w:rFonts w:ascii="Times" w:hAnsi="Times"/>
                <w:color w:val="000000"/>
                <w:szCs w:val="20"/>
              </w:rPr>
              <w:t xml:space="preserve">Students (in small group, 4-5 people) create lyrics for their own class folk song based on the discussions they had in their group. </w:t>
            </w:r>
          </w:p>
        </w:tc>
        <w:tc>
          <w:tcPr>
            <w:tcW w:w="5134" w:type="dxa"/>
          </w:tcPr>
          <w:p w:rsidR="00AB3703" w:rsidRDefault="00AB3703" w:rsidP="008B428D">
            <w:pPr>
              <w:spacing w:beforeLines="1" w:afterLines="1"/>
              <w:rPr>
                <w:rFonts w:ascii="Times" w:hAnsi="Times"/>
                <w:color w:val="000000"/>
                <w:szCs w:val="20"/>
              </w:rPr>
            </w:pPr>
            <w:r w:rsidRPr="0086145C">
              <w:rPr>
                <w:rFonts w:ascii="Times" w:hAnsi="Times"/>
                <w:color w:val="000000"/>
                <w:szCs w:val="20"/>
              </w:rPr>
              <w:t xml:space="preserve">Each group creates a </w:t>
            </w:r>
            <w:proofErr w:type="gramStart"/>
            <w:r w:rsidRPr="0086145C">
              <w:rPr>
                <w:rFonts w:ascii="Times" w:hAnsi="Times"/>
                <w:color w:val="000000"/>
                <w:szCs w:val="20"/>
              </w:rPr>
              <w:t>fou</w:t>
            </w:r>
            <w:r>
              <w:rPr>
                <w:rFonts w:ascii="Times" w:hAnsi="Times"/>
                <w:color w:val="000000"/>
                <w:szCs w:val="20"/>
              </w:rPr>
              <w:t xml:space="preserve">r </w:t>
            </w:r>
            <w:r w:rsidRPr="0086145C">
              <w:rPr>
                <w:rFonts w:ascii="Times" w:hAnsi="Times"/>
                <w:color w:val="000000"/>
                <w:szCs w:val="20"/>
              </w:rPr>
              <w:t>line</w:t>
            </w:r>
            <w:proofErr w:type="gramEnd"/>
            <w:r w:rsidRPr="0086145C">
              <w:rPr>
                <w:rFonts w:ascii="Times" w:hAnsi="Times"/>
                <w:color w:val="000000"/>
                <w:szCs w:val="20"/>
              </w:rPr>
              <w:t xml:space="preserve"> verse with second and fourth line rhyming</w:t>
            </w:r>
            <w:r>
              <w:rPr>
                <w:rFonts w:ascii="Times" w:hAnsi="Times"/>
                <w:color w:val="000000"/>
                <w:szCs w:val="20"/>
              </w:rPr>
              <w:t>.</w:t>
            </w:r>
          </w:p>
          <w:p w:rsidR="0086145C" w:rsidRDefault="00AB3703" w:rsidP="008B428D">
            <w:pPr>
              <w:spacing w:beforeLines="1" w:afterLines="1"/>
              <w:rPr>
                <w:rFonts w:ascii="Times" w:hAnsi="Times"/>
                <w:color w:val="000000"/>
                <w:szCs w:val="20"/>
              </w:rPr>
            </w:pPr>
            <w:r w:rsidRPr="00BB389C">
              <w:rPr>
                <w:rFonts w:ascii="Times" w:hAnsi="Times"/>
                <w:color w:val="000000"/>
                <w:szCs w:val="20"/>
              </w:rPr>
              <w:t>    Mr. Crick, he is our lunch man,</w:t>
            </w:r>
            <w:r w:rsidRPr="00BB389C">
              <w:rPr>
                <w:rFonts w:ascii="Times" w:hAnsi="Times"/>
                <w:color w:val="000000"/>
                <w:szCs w:val="20"/>
              </w:rPr>
              <w:br/>
            </w:r>
            <w:proofErr w:type="gramStart"/>
            <w:r w:rsidRPr="00BB389C">
              <w:rPr>
                <w:rFonts w:ascii="Times" w:hAnsi="Times"/>
                <w:color w:val="000000"/>
                <w:szCs w:val="20"/>
              </w:rPr>
              <w:t>    He</w:t>
            </w:r>
            <w:proofErr w:type="gramEnd"/>
            <w:r w:rsidRPr="00BB389C">
              <w:rPr>
                <w:rFonts w:ascii="Times" w:hAnsi="Times"/>
                <w:color w:val="000000"/>
                <w:szCs w:val="20"/>
              </w:rPr>
              <w:t xml:space="preserve"> laughs when he serves us peas,</w:t>
            </w:r>
            <w:r w:rsidRPr="00BB389C">
              <w:rPr>
                <w:rFonts w:ascii="Times" w:hAnsi="Times"/>
                <w:color w:val="000000"/>
                <w:szCs w:val="20"/>
              </w:rPr>
              <w:br/>
              <w:t>    But everybody knows how to ask for extra food,</w:t>
            </w:r>
            <w:r w:rsidRPr="00BB389C">
              <w:rPr>
                <w:rFonts w:ascii="Times" w:hAnsi="Times"/>
                <w:color w:val="000000"/>
                <w:szCs w:val="20"/>
              </w:rPr>
              <w:br/>
              <w:t>    By saying, “</w:t>
            </w:r>
            <w:proofErr w:type="spellStart"/>
            <w:r w:rsidRPr="00BB389C">
              <w:rPr>
                <w:rFonts w:ascii="Times" w:hAnsi="Times"/>
                <w:color w:val="000000"/>
                <w:szCs w:val="20"/>
              </w:rPr>
              <w:t>Mr</w:t>
            </w:r>
            <w:proofErr w:type="spellEnd"/>
            <w:r w:rsidRPr="00BB389C">
              <w:rPr>
                <w:rFonts w:ascii="Times" w:hAnsi="Times"/>
                <w:color w:val="000000"/>
                <w:szCs w:val="20"/>
              </w:rPr>
              <w:t xml:space="preserve">, Crick, pretty, pretty please?” </w:t>
            </w:r>
          </w:p>
        </w:tc>
      </w:tr>
      <w:tr w:rsidR="0086145C">
        <w:trPr>
          <w:trHeight w:val="883"/>
        </w:trPr>
        <w:tc>
          <w:tcPr>
            <w:tcW w:w="5134" w:type="dxa"/>
          </w:tcPr>
          <w:p w:rsidR="0086145C" w:rsidRDefault="00AB3703" w:rsidP="008B428D">
            <w:pPr>
              <w:spacing w:beforeLines="1" w:afterLines="1"/>
              <w:rPr>
                <w:rFonts w:ascii="Times" w:hAnsi="Times"/>
                <w:color w:val="000000"/>
                <w:szCs w:val="20"/>
              </w:rPr>
            </w:pPr>
            <w:r>
              <w:rPr>
                <w:rFonts w:ascii="Times" w:hAnsi="Times"/>
                <w:color w:val="000000"/>
                <w:szCs w:val="20"/>
              </w:rPr>
              <w:t>S</w:t>
            </w:r>
            <w:r w:rsidRPr="0086145C">
              <w:rPr>
                <w:rFonts w:ascii="Times" w:hAnsi="Times"/>
                <w:color w:val="000000"/>
                <w:szCs w:val="20"/>
              </w:rPr>
              <w:t xml:space="preserve">tudents will choose an instrument that should be in the song from choices based on traditional folk instruments. </w:t>
            </w:r>
          </w:p>
        </w:tc>
        <w:tc>
          <w:tcPr>
            <w:tcW w:w="5134" w:type="dxa"/>
          </w:tcPr>
          <w:p w:rsidR="0086145C" w:rsidRDefault="00AB3703" w:rsidP="008B428D">
            <w:pPr>
              <w:spacing w:beforeLines="1" w:afterLines="1"/>
              <w:rPr>
                <w:rFonts w:ascii="Times" w:hAnsi="Times"/>
                <w:color w:val="000000"/>
                <w:szCs w:val="20"/>
              </w:rPr>
            </w:pPr>
            <w:proofErr w:type="gramStart"/>
            <w:r w:rsidRPr="0086145C">
              <w:rPr>
                <w:rFonts w:ascii="Times" w:hAnsi="Times"/>
                <w:color w:val="000000"/>
                <w:szCs w:val="20"/>
              </w:rPr>
              <w:t>student</w:t>
            </w:r>
            <w:proofErr w:type="gramEnd"/>
            <w:r w:rsidRPr="0086145C">
              <w:rPr>
                <w:rFonts w:ascii="Times" w:hAnsi="Times"/>
                <w:color w:val="000000"/>
                <w:szCs w:val="20"/>
              </w:rPr>
              <w:t xml:space="preserve"> example: Instrument chosen, Banjo</w:t>
            </w:r>
          </w:p>
        </w:tc>
      </w:tr>
      <w:tr w:rsidR="00AB3703">
        <w:trPr>
          <w:trHeight w:val="883"/>
        </w:trPr>
        <w:tc>
          <w:tcPr>
            <w:tcW w:w="5134" w:type="dxa"/>
          </w:tcPr>
          <w:p w:rsidR="00AB3703" w:rsidRDefault="00AB3703" w:rsidP="008B428D">
            <w:pPr>
              <w:spacing w:beforeLines="1" w:afterLines="1"/>
              <w:rPr>
                <w:rFonts w:ascii="Times" w:hAnsi="Times"/>
                <w:color w:val="000000"/>
                <w:szCs w:val="20"/>
              </w:rPr>
            </w:pPr>
            <w:r w:rsidRPr="00BB389C">
              <w:rPr>
                <w:rFonts w:ascii="Times" w:hAnsi="Times"/>
                <w:color w:val="000000"/>
                <w:szCs w:val="20"/>
              </w:rPr>
              <w:t xml:space="preserve">Students will present their verse and chosen instrument to the class and explain how the verse correlates to their school culture and why it is relevant to their lives. </w:t>
            </w:r>
          </w:p>
        </w:tc>
        <w:tc>
          <w:tcPr>
            <w:tcW w:w="5134" w:type="dxa"/>
          </w:tcPr>
          <w:p w:rsidR="00AB3703" w:rsidRPr="00BB389C" w:rsidRDefault="00AB3703" w:rsidP="008B428D">
            <w:pPr>
              <w:spacing w:beforeLines="1" w:afterLines="1"/>
              <w:rPr>
                <w:rFonts w:ascii="Times" w:hAnsi="Times"/>
                <w:color w:val="000000"/>
                <w:szCs w:val="20"/>
              </w:rPr>
            </w:pPr>
            <w:r>
              <w:rPr>
                <w:rFonts w:ascii="Times" w:hAnsi="Times"/>
                <w:color w:val="000000"/>
                <w:szCs w:val="20"/>
              </w:rPr>
              <w:t>“</w:t>
            </w:r>
            <w:r w:rsidRPr="00BB389C">
              <w:rPr>
                <w:rFonts w:ascii="Times" w:hAnsi="Times"/>
                <w:color w:val="000000"/>
                <w:szCs w:val="20"/>
              </w:rPr>
              <w:t>We chose to talk about getting extra food, because it is part of our school culture th</w:t>
            </w:r>
            <w:r>
              <w:rPr>
                <w:rFonts w:ascii="Times" w:hAnsi="Times"/>
                <w:color w:val="000000"/>
                <w:szCs w:val="20"/>
              </w:rPr>
              <w:t>at if you ask really, really nice</w:t>
            </w:r>
            <w:r w:rsidRPr="00BB389C">
              <w:rPr>
                <w:rFonts w:ascii="Times" w:hAnsi="Times"/>
                <w:color w:val="000000"/>
                <w:szCs w:val="20"/>
              </w:rPr>
              <w:t>ly for extra food, Mr. Crick will give it to you with a big smile and we chose the banjo to represent us because our verse is telling a story like a lot of the Appalachian folk music did an</w:t>
            </w:r>
            <w:r>
              <w:rPr>
                <w:rFonts w:ascii="Times" w:hAnsi="Times"/>
                <w:color w:val="000000"/>
                <w:szCs w:val="20"/>
              </w:rPr>
              <w:t>d Mr. Crick is from Tennessee.</w:t>
            </w:r>
          </w:p>
          <w:p w:rsidR="00AB3703" w:rsidRPr="0086145C" w:rsidRDefault="00AB3703" w:rsidP="008B428D">
            <w:pPr>
              <w:spacing w:beforeLines="1" w:afterLines="1"/>
              <w:rPr>
                <w:rFonts w:ascii="Times" w:hAnsi="Times"/>
                <w:color w:val="000000"/>
                <w:szCs w:val="20"/>
              </w:rPr>
            </w:pPr>
          </w:p>
        </w:tc>
      </w:tr>
      <w:tr w:rsidR="00AB3703">
        <w:trPr>
          <w:trHeight w:val="883"/>
        </w:trPr>
        <w:tc>
          <w:tcPr>
            <w:tcW w:w="5134" w:type="dxa"/>
          </w:tcPr>
          <w:p w:rsidR="00AB3703" w:rsidRDefault="00AB3703" w:rsidP="008B428D">
            <w:pPr>
              <w:spacing w:beforeLines="1" w:afterLines="1"/>
              <w:rPr>
                <w:rFonts w:ascii="Times" w:hAnsi="Times"/>
                <w:color w:val="000000"/>
                <w:szCs w:val="20"/>
              </w:rPr>
            </w:pPr>
            <w:r w:rsidRPr="00BB389C">
              <w:rPr>
                <w:rFonts w:ascii="Times" w:hAnsi="Times"/>
                <w:color w:val="000000"/>
                <w:szCs w:val="20"/>
              </w:rPr>
              <w:t>Students wi</w:t>
            </w:r>
            <w:r>
              <w:rPr>
                <w:rFonts w:ascii="Times" w:hAnsi="Times"/>
                <w:color w:val="000000"/>
                <w:szCs w:val="20"/>
              </w:rPr>
              <w:t>ll</w:t>
            </w:r>
            <w:r w:rsidRPr="00BB389C">
              <w:rPr>
                <w:rFonts w:ascii="Times" w:hAnsi="Times"/>
                <w:color w:val="000000"/>
                <w:szCs w:val="20"/>
              </w:rPr>
              <w:t xml:space="preserve"> perform the song for an up-coming school assembly</w:t>
            </w:r>
            <w:r>
              <w:rPr>
                <w:rFonts w:ascii="Times" w:hAnsi="Times"/>
                <w:color w:val="000000"/>
                <w:szCs w:val="20"/>
              </w:rPr>
              <w:t xml:space="preserve"> and teach it to the school</w:t>
            </w:r>
            <w:r w:rsidRPr="00BB389C">
              <w:rPr>
                <w:rFonts w:ascii="Times" w:hAnsi="Times"/>
                <w:color w:val="000000"/>
                <w:szCs w:val="20"/>
              </w:rPr>
              <w:t xml:space="preserve">. </w:t>
            </w:r>
          </w:p>
        </w:tc>
        <w:tc>
          <w:tcPr>
            <w:tcW w:w="5134" w:type="dxa"/>
          </w:tcPr>
          <w:p w:rsidR="00AB3703" w:rsidRPr="0086145C" w:rsidRDefault="00AB3703" w:rsidP="008B428D">
            <w:pPr>
              <w:spacing w:beforeLines="1" w:afterLines="1"/>
              <w:rPr>
                <w:rFonts w:ascii="Times" w:hAnsi="Times"/>
                <w:color w:val="000000"/>
                <w:szCs w:val="20"/>
              </w:rPr>
            </w:pPr>
            <w:r>
              <w:rPr>
                <w:rFonts w:ascii="Times" w:hAnsi="Times"/>
                <w:color w:val="000000"/>
                <w:szCs w:val="20"/>
              </w:rPr>
              <w:t>See the teacher example</w:t>
            </w:r>
          </w:p>
        </w:tc>
      </w:tr>
    </w:tbl>
    <w:p w:rsidR="0086145C" w:rsidRDefault="0086145C" w:rsidP="008B428D">
      <w:pPr>
        <w:spacing w:beforeLines="1" w:afterLines="1"/>
        <w:rPr>
          <w:rFonts w:ascii="Times" w:hAnsi="Times"/>
          <w:color w:val="000000"/>
          <w:szCs w:val="20"/>
        </w:rPr>
      </w:pPr>
    </w:p>
    <w:p w:rsidR="0086145C" w:rsidRDefault="0086145C" w:rsidP="008B428D">
      <w:pPr>
        <w:spacing w:beforeLines="1" w:afterLines="1"/>
        <w:ind w:left="720"/>
        <w:rPr>
          <w:rFonts w:ascii="Times" w:hAnsi="Times"/>
          <w:color w:val="000000"/>
          <w:szCs w:val="20"/>
        </w:rPr>
      </w:pPr>
    </w:p>
    <w:p w:rsidR="0086145C" w:rsidRDefault="0086145C" w:rsidP="008B428D">
      <w:pPr>
        <w:spacing w:beforeLines="1" w:afterLines="1"/>
        <w:ind w:left="360"/>
        <w:rPr>
          <w:rFonts w:ascii="Times" w:hAnsi="Times"/>
          <w:color w:val="000000"/>
          <w:szCs w:val="20"/>
        </w:rPr>
      </w:pPr>
    </w:p>
    <w:p w:rsidR="00A1424B" w:rsidRPr="00BB389C" w:rsidRDefault="00A1424B" w:rsidP="008B428D">
      <w:pPr>
        <w:spacing w:beforeLines="1" w:afterLines="1"/>
        <w:ind w:left="720"/>
        <w:rPr>
          <w:rFonts w:ascii="Times" w:hAnsi="Times"/>
          <w:color w:val="000000"/>
          <w:szCs w:val="20"/>
        </w:rPr>
      </w:pPr>
    </w:p>
    <w:p w:rsidR="0086145C" w:rsidRPr="00AB3703" w:rsidRDefault="00A1424B" w:rsidP="00AB3703">
      <w:pPr>
        <w:spacing w:after="0"/>
        <w:rPr>
          <w:rFonts w:ascii="Times" w:hAnsi="Times"/>
          <w:szCs w:val="20"/>
        </w:rPr>
      </w:pPr>
      <w:r w:rsidRPr="00BB389C">
        <w:rPr>
          <w:rFonts w:ascii="Times" w:hAnsi="Times"/>
          <w:color w:val="000000"/>
          <w:szCs w:val="20"/>
        </w:rPr>
        <w:br/>
        <w:t>    </w:t>
      </w:r>
    </w:p>
    <w:sectPr w:rsidR="0086145C" w:rsidRPr="00AB3703" w:rsidSect="00AB3703">
      <w:headerReference w:type="default" r:id="rId5"/>
      <w:pgSz w:w="12240" w:h="15840"/>
      <w:pgMar w:top="1440" w:right="1440" w:bottom="1440" w:left="1440" w:gutter="0"/>
    </w:sectPr>
  </w:body>
</w:document>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145C" w:rsidRDefault="0086145C">
    <w:pPr>
      <w:pStyle w:val="Header"/>
    </w:pPr>
    <w:r>
      <w:t>Erin, Kim, Jason, and Sam</w:t>
    </w:r>
  </w:p>
  <w:p w:rsidR="0086145C" w:rsidRDefault="0086145C">
    <w:pPr>
      <w:pStyle w:val="Header"/>
    </w:pPr>
    <w:r>
      <w:t>American Multicultural Music</w:t>
    </w:r>
  </w:p>
  <w:p w:rsidR="0086145C" w:rsidRDefault="0086145C">
    <w:pPr>
      <w:pStyle w:val="Header"/>
    </w:pPr>
    <w:r>
      <w:t>Draft Assessment</w:t>
    </w:r>
  </w:p>
  <w:p w:rsidR="009D7C83" w:rsidRDefault="0086145C">
    <w:pPr>
      <w:pStyle w:val="Header"/>
    </w:pPr>
    <w:r>
      <w:t>August 10, 2010</w:t>
    </w:r>
  </w:p>
  <w:p w:rsidR="0086145C" w:rsidRDefault="0086145C">
    <w:pPr>
      <w:pStyle w:val="Header"/>
    </w:pP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01045F9"/>
    <w:multiLevelType w:val="multilevel"/>
    <w:tmpl w:val="4A727D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37B2CEA"/>
    <w:multiLevelType w:val="multilevel"/>
    <w:tmpl w:val="7CE26E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4B12830"/>
    <w:multiLevelType w:val="multilevel"/>
    <w:tmpl w:val="F76CB1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D4426FB"/>
    <w:multiLevelType w:val="multilevel"/>
    <w:tmpl w:val="620E29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17240F6"/>
    <w:multiLevelType w:val="multilevel"/>
    <w:tmpl w:val="D70806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ADC633D"/>
    <w:multiLevelType w:val="multilevel"/>
    <w:tmpl w:val="B33E04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5E7157AB"/>
    <w:multiLevelType w:val="multilevel"/>
    <w:tmpl w:val="EFAC5E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780A5731"/>
    <w:multiLevelType w:val="multilevel"/>
    <w:tmpl w:val="6CF459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7"/>
  </w:num>
  <w:num w:numId="2">
    <w:abstractNumId w:val="3"/>
  </w:num>
  <w:num w:numId="3">
    <w:abstractNumId w:val="4"/>
  </w:num>
  <w:num w:numId="4">
    <w:abstractNumId w:val="2"/>
  </w:num>
  <w:num w:numId="5">
    <w:abstractNumId w:val="6"/>
  </w:num>
  <w:num w:numId="6">
    <w:abstractNumId w:val="5"/>
  </w:num>
  <w:num w:numId="7">
    <w:abstractNumId w:val="0"/>
  </w:num>
  <w:num w:numId="8">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textFit" w:percent="183"/>
  <w:embedSystemFonts/>
  <w:proofState w:spelling="clean" w:grammar="clean"/>
  <w:trackRevisions/>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A1424B"/>
    <w:rsid w:val="00074781"/>
    <w:rsid w:val="00305572"/>
    <w:rsid w:val="0048746D"/>
    <w:rsid w:val="007C74F8"/>
    <w:rsid w:val="0086145C"/>
    <w:rsid w:val="008B428D"/>
    <w:rsid w:val="008D410A"/>
    <w:rsid w:val="009A1FA1"/>
    <w:rsid w:val="009D7C83"/>
    <w:rsid w:val="00A1424B"/>
    <w:rsid w:val="00A93AE1"/>
    <w:rsid w:val="00AB3703"/>
    <w:rsid w:val="00BB389C"/>
  </w:rsids>
  <m:mathPr>
    <m:mathFont m:val="Arial Black"/>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F1B8E"/>
    <w:rPr>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link w:val="HeaderChar"/>
    <w:uiPriority w:val="99"/>
    <w:semiHidden/>
    <w:unhideWhenUsed/>
    <w:rsid w:val="00A1424B"/>
    <w:pPr>
      <w:tabs>
        <w:tab w:val="center" w:pos="4320"/>
        <w:tab w:val="right" w:pos="8640"/>
      </w:tabs>
      <w:spacing w:after="0"/>
    </w:pPr>
  </w:style>
  <w:style w:type="character" w:customStyle="1" w:styleId="HeaderChar">
    <w:name w:val="Header Char"/>
    <w:basedOn w:val="DefaultParagraphFont"/>
    <w:link w:val="Header"/>
    <w:uiPriority w:val="99"/>
    <w:semiHidden/>
    <w:rsid w:val="00A1424B"/>
    <w:rPr>
      <w:sz w:val="24"/>
      <w:szCs w:val="24"/>
    </w:rPr>
  </w:style>
  <w:style w:type="paragraph" w:styleId="Footer">
    <w:name w:val="footer"/>
    <w:basedOn w:val="Normal"/>
    <w:link w:val="FooterChar"/>
    <w:uiPriority w:val="99"/>
    <w:semiHidden/>
    <w:unhideWhenUsed/>
    <w:rsid w:val="00A1424B"/>
    <w:pPr>
      <w:tabs>
        <w:tab w:val="center" w:pos="4320"/>
        <w:tab w:val="right" w:pos="8640"/>
      </w:tabs>
      <w:spacing w:after="0"/>
    </w:pPr>
  </w:style>
  <w:style w:type="character" w:customStyle="1" w:styleId="FooterChar">
    <w:name w:val="Footer Char"/>
    <w:basedOn w:val="DefaultParagraphFont"/>
    <w:link w:val="Footer"/>
    <w:uiPriority w:val="99"/>
    <w:semiHidden/>
    <w:rsid w:val="00A1424B"/>
    <w:rPr>
      <w:sz w:val="24"/>
      <w:szCs w:val="24"/>
    </w:rPr>
  </w:style>
  <w:style w:type="table" w:styleId="TableGrid">
    <w:name w:val="Table Grid"/>
    <w:basedOn w:val="TableNormal"/>
    <w:uiPriority w:val="59"/>
    <w:rsid w:val="008D410A"/>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256014349">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webSettings" Target="webSettings.xml"/><Relationship Id="rId5" Type="http://schemas.openxmlformats.org/officeDocument/2006/relationships/header" Target="header1.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2</Pages>
  <Words>420</Words>
  <Characters>2397</Characters>
  <Application>Microsoft Macintosh Word</Application>
  <DocSecurity>0</DocSecurity>
  <Lines>19</Lines>
  <Paragraphs>4</Paragraphs>
  <ScaleCrop>false</ScaleCrop>
  <Company>University of Oregon</Company>
  <LinksUpToDate>false</LinksUpToDate>
  <CharactersWithSpaces>2943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Kimberly Putnam</dc:creator>
  <cp:keywords/>
  <cp:lastModifiedBy>Gayle Thieman</cp:lastModifiedBy>
  <cp:revision>2</cp:revision>
  <dcterms:created xsi:type="dcterms:W3CDTF">2010-08-12T06:00:00Z</dcterms:created>
  <dcterms:modified xsi:type="dcterms:W3CDTF">2010-08-12T06:00:00Z</dcterms:modified>
</cp:coreProperties>
</file>